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7D1" w:rsidRPr="00260EA1" w:rsidRDefault="000C57D1" w:rsidP="000C57D1">
      <w:pPr>
        <w:pStyle w:val="Default"/>
        <w:tabs>
          <w:tab w:val="left" w:pos="3686"/>
        </w:tabs>
        <w:jc w:val="center"/>
        <w:rPr>
          <w:rFonts w:ascii="Times New Roman" w:hAnsi="Times New Roman" w:cs="Times New Roman"/>
        </w:rPr>
      </w:pPr>
      <w:r w:rsidRPr="00260EA1">
        <w:rPr>
          <w:rFonts w:ascii="Times New Roman" w:hAnsi="Times New Roman" w:cs="Times New Roman"/>
          <w:b/>
          <w:bCs/>
        </w:rPr>
        <w:t>MINISTÉRIO DO MEIO AMBIENTE</w:t>
      </w:r>
    </w:p>
    <w:p w:rsidR="000C57D1" w:rsidRPr="00260EA1" w:rsidRDefault="000C57D1" w:rsidP="000C57D1">
      <w:pPr>
        <w:pStyle w:val="Default"/>
        <w:jc w:val="center"/>
        <w:rPr>
          <w:rFonts w:ascii="Times New Roman" w:hAnsi="Times New Roman" w:cs="Times New Roman"/>
        </w:rPr>
      </w:pPr>
      <w:r w:rsidRPr="00260EA1">
        <w:rPr>
          <w:rFonts w:ascii="Times New Roman" w:hAnsi="Times New Roman" w:cs="Times New Roman"/>
          <w:b/>
          <w:bCs/>
        </w:rPr>
        <w:t>CONSELHO NACIONAL DE RECURSOS HÍDRICOS</w:t>
      </w:r>
    </w:p>
    <w:p w:rsidR="000C57D1" w:rsidRPr="00260EA1" w:rsidRDefault="000C57D1" w:rsidP="000C57D1">
      <w:pPr>
        <w:pStyle w:val="Default"/>
        <w:jc w:val="center"/>
        <w:rPr>
          <w:rFonts w:ascii="Times New Roman" w:hAnsi="Times New Roman" w:cs="Times New Roman"/>
        </w:rPr>
      </w:pPr>
      <w:r w:rsidRPr="00260EA1">
        <w:rPr>
          <w:rFonts w:ascii="Times New Roman" w:hAnsi="Times New Roman" w:cs="Times New Roman"/>
          <w:b/>
          <w:bCs/>
        </w:rPr>
        <w:t xml:space="preserve">RESOLUÇÃO No, DE              </w:t>
      </w:r>
      <w:proofErr w:type="spellStart"/>
      <w:r w:rsidRPr="00260EA1">
        <w:rPr>
          <w:rFonts w:ascii="Times New Roman" w:hAnsi="Times New Roman" w:cs="Times New Roman"/>
          <w:b/>
          <w:bCs/>
        </w:rPr>
        <w:t>DE</w:t>
      </w:r>
      <w:proofErr w:type="spellEnd"/>
      <w:r w:rsidRPr="00260EA1">
        <w:rPr>
          <w:rFonts w:ascii="Times New Roman" w:hAnsi="Times New Roman" w:cs="Times New Roman"/>
          <w:b/>
          <w:bCs/>
        </w:rPr>
        <w:t xml:space="preserve">                       </w:t>
      </w:r>
      <w:proofErr w:type="spellStart"/>
      <w:r w:rsidRPr="00260EA1">
        <w:rPr>
          <w:rFonts w:ascii="Times New Roman" w:hAnsi="Times New Roman" w:cs="Times New Roman"/>
          <w:b/>
          <w:bCs/>
        </w:rPr>
        <w:t>DE</w:t>
      </w:r>
      <w:proofErr w:type="spellEnd"/>
      <w:r w:rsidRPr="00260EA1">
        <w:rPr>
          <w:rFonts w:ascii="Times New Roman" w:hAnsi="Times New Roman" w:cs="Times New Roman"/>
          <w:b/>
          <w:bCs/>
        </w:rPr>
        <w:t xml:space="preserve"> 2014</w:t>
      </w:r>
      <w:r w:rsidR="008D2EF2" w:rsidRPr="00260EA1">
        <w:rPr>
          <w:rFonts w:ascii="Times New Roman" w:hAnsi="Times New Roman" w:cs="Times New Roman"/>
          <w:b/>
          <w:bCs/>
        </w:rPr>
        <w:t>.</w:t>
      </w:r>
    </w:p>
    <w:p w:rsidR="000C57D1" w:rsidRPr="00260EA1" w:rsidRDefault="000C57D1" w:rsidP="000C57D1">
      <w:pPr>
        <w:pStyle w:val="Default"/>
        <w:tabs>
          <w:tab w:val="left" w:pos="1985"/>
          <w:tab w:val="left" w:pos="5670"/>
        </w:tabs>
        <w:jc w:val="both"/>
      </w:pPr>
    </w:p>
    <w:p w:rsidR="008D2EF2" w:rsidRPr="00260EA1" w:rsidRDefault="008D2EF2" w:rsidP="008D2EF2">
      <w:pPr>
        <w:pStyle w:val="Default"/>
        <w:tabs>
          <w:tab w:val="left" w:pos="3969"/>
          <w:tab w:val="left" w:pos="4395"/>
          <w:tab w:val="left" w:pos="4820"/>
          <w:tab w:val="left" w:pos="4962"/>
          <w:tab w:val="left" w:pos="5245"/>
          <w:tab w:val="left" w:pos="5387"/>
          <w:tab w:val="left" w:pos="5670"/>
        </w:tabs>
        <w:ind w:left="4111" w:hanging="142"/>
        <w:jc w:val="both"/>
        <w:rPr>
          <w:rFonts w:ascii="Times New Roman" w:hAnsi="Times New Roman" w:cs="Times New Roman"/>
          <w:i/>
          <w:iCs/>
        </w:rPr>
      </w:pPr>
      <w:r w:rsidRPr="00260EA1">
        <w:rPr>
          <w:rFonts w:ascii="Times New Roman" w:hAnsi="Times New Roman" w:cs="Times New Roman"/>
          <w:i/>
          <w:iCs/>
        </w:rPr>
        <w:tab/>
      </w:r>
    </w:p>
    <w:p w:rsidR="008D2EF2" w:rsidRPr="00260EA1" w:rsidRDefault="008D2EF2" w:rsidP="008D2EF2">
      <w:pPr>
        <w:pStyle w:val="Default"/>
        <w:tabs>
          <w:tab w:val="left" w:pos="3969"/>
          <w:tab w:val="left" w:pos="4395"/>
          <w:tab w:val="left" w:pos="4820"/>
          <w:tab w:val="left" w:pos="4962"/>
          <w:tab w:val="left" w:pos="5245"/>
          <w:tab w:val="left" w:pos="5387"/>
          <w:tab w:val="left" w:pos="5670"/>
        </w:tabs>
        <w:ind w:left="3969"/>
        <w:jc w:val="both"/>
        <w:rPr>
          <w:rFonts w:ascii="Times New Roman" w:hAnsi="Times New Roman" w:cs="Times New Roman"/>
          <w:i/>
          <w:iCs/>
        </w:rPr>
      </w:pPr>
    </w:p>
    <w:p w:rsidR="000C57D1" w:rsidRPr="00260EA1" w:rsidRDefault="00066425" w:rsidP="008D2EF2">
      <w:pPr>
        <w:pStyle w:val="Default"/>
        <w:tabs>
          <w:tab w:val="left" w:pos="3969"/>
          <w:tab w:val="left" w:pos="4395"/>
          <w:tab w:val="left" w:pos="4820"/>
          <w:tab w:val="left" w:pos="4962"/>
          <w:tab w:val="left" w:pos="5245"/>
          <w:tab w:val="left" w:pos="5387"/>
          <w:tab w:val="left" w:pos="5670"/>
        </w:tabs>
        <w:ind w:left="3969"/>
        <w:jc w:val="both"/>
        <w:rPr>
          <w:rFonts w:ascii="Times New Roman" w:hAnsi="Times New Roman" w:cs="Times New Roman"/>
          <w:i/>
          <w:iCs/>
        </w:rPr>
      </w:pPr>
      <w:ins w:id="0" w:author="marcos.silva" w:date="2014-10-06T11:16:00Z">
        <w:r>
          <w:rPr>
            <w:rFonts w:ascii="Times New Roman" w:hAnsi="Times New Roman" w:cs="Times New Roman"/>
            <w:i/>
            <w:iCs/>
          </w:rPr>
          <w:t>Recomendar</w:t>
        </w:r>
      </w:ins>
      <w:del w:id="1" w:author="marcos.silva" w:date="2014-10-06T11:16:00Z">
        <w:r w:rsidR="008D2EF2" w:rsidRPr="00260EA1" w:rsidDel="00066425">
          <w:rPr>
            <w:rFonts w:ascii="Times New Roman" w:hAnsi="Times New Roman" w:cs="Times New Roman"/>
            <w:i/>
            <w:iCs/>
          </w:rPr>
          <w:delText>Estabelece</w:delText>
        </w:r>
      </w:del>
      <w:r w:rsidR="008D2EF2" w:rsidRPr="00260EA1">
        <w:rPr>
          <w:rFonts w:ascii="Times New Roman" w:hAnsi="Times New Roman" w:cs="Times New Roman"/>
          <w:i/>
          <w:iCs/>
        </w:rPr>
        <w:t xml:space="preserve"> que as</w:t>
      </w:r>
      <w:ins w:id="2" w:author="Raquel de Oliveira Alves" w:date="2014-10-09T11:11:00Z">
        <w:r w:rsidR="00FA5E52">
          <w:rPr>
            <w:rFonts w:ascii="Times New Roman" w:hAnsi="Times New Roman" w:cs="Times New Roman"/>
            <w:i/>
            <w:iCs/>
          </w:rPr>
          <w:t xml:space="preserve"> </w:t>
        </w:r>
      </w:ins>
      <w:r w:rsidR="000C57D1" w:rsidRPr="00260EA1">
        <w:rPr>
          <w:rFonts w:ascii="Times New Roman" w:hAnsi="Times New Roman" w:cs="Times New Roman"/>
          <w:i/>
          <w:iCs/>
        </w:rPr>
        <w:t xml:space="preserve">Prioridades do PNRH </w:t>
      </w:r>
      <w:r w:rsidR="008D2EF2" w:rsidRPr="00260EA1">
        <w:rPr>
          <w:rFonts w:ascii="Times New Roman" w:hAnsi="Times New Roman" w:cs="Times New Roman"/>
          <w:i/>
          <w:iCs/>
        </w:rPr>
        <w:t xml:space="preserve">para </w:t>
      </w:r>
      <w:r w:rsidR="000C57D1" w:rsidRPr="00260EA1">
        <w:rPr>
          <w:rFonts w:ascii="Times New Roman" w:hAnsi="Times New Roman" w:cs="Times New Roman"/>
          <w:i/>
          <w:iCs/>
        </w:rPr>
        <w:t xml:space="preserve">2012-2015 sejam observadas para a elaboração do PPA Federal </w:t>
      </w:r>
      <w:del w:id="3" w:author="marcos.silva" w:date="2014-10-06T11:18:00Z">
        <w:r w:rsidR="000C57D1" w:rsidRPr="00260EA1" w:rsidDel="00C975A5">
          <w:rPr>
            <w:rFonts w:ascii="Times New Roman" w:hAnsi="Times New Roman" w:cs="Times New Roman"/>
            <w:i/>
            <w:iCs/>
          </w:rPr>
          <w:delText>2016-2019</w:delText>
        </w:r>
      </w:del>
      <w:r w:rsidR="000C57D1" w:rsidRPr="00260EA1">
        <w:rPr>
          <w:rFonts w:ascii="Times New Roman" w:hAnsi="Times New Roman" w:cs="Times New Roman"/>
          <w:i/>
          <w:iCs/>
        </w:rPr>
        <w:t xml:space="preserve"> e dos </w:t>
      </w:r>
      <w:proofErr w:type="spellStart"/>
      <w:r w:rsidR="000C57D1" w:rsidRPr="00260EA1">
        <w:rPr>
          <w:rFonts w:ascii="Times New Roman" w:hAnsi="Times New Roman" w:cs="Times New Roman"/>
          <w:i/>
          <w:iCs/>
        </w:rPr>
        <w:t>PPAs</w:t>
      </w:r>
      <w:proofErr w:type="spellEnd"/>
      <w:r w:rsidR="000C57D1" w:rsidRPr="00260EA1">
        <w:rPr>
          <w:rFonts w:ascii="Times New Roman" w:hAnsi="Times New Roman" w:cs="Times New Roman"/>
          <w:i/>
          <w:iCs/>
        </w:rPr>
        <w:t xml:space="preserve"> Estaduais</w:t>
      </w:r>
      <w:ins w:id="4" w:author="marcos.silva" w:date="2014-10-06T11:12:00Z">
        <w:r>
          <w:rPr>
            <w:rFonts w:ascii="Times New Roman" w:hAnsi="Times New Roman" w:cs="Times New Roman"/>
            <w:i/>
            <w:iCs/>
          </w:rPr>
          <w:t xml:space="preserve"> 2016-2019</w:t>
        </w:r>
      </w:ins>
      <w:r w:rsidR="000C57D1" w:rsidRPr="00260EA1">
        <w:rPr>
          <w:rFonts w:ascii="Times New Roman" w:hAnsi="Times New Roman" w:cs="Times New Roman"/>
          <w:i/>
          <w:iCs/>
        </w:rPr>
        <w:t>.</w:t>
      </w:r>
    </w:p>
    <w:p w:rsidR="000C57D1" w:rsidRPr="00260EA1" w:rsidRDefault="000C57D1" w:rsidP="008D2EF2">
      <w:pPr>
        <w:pStyle w:val="Default"/>
        <w:tabs>
          <w:tab w:val="left" w:pos="4395"/>
          <w:tab w:val="left" w:pos="4820"/>
          <w:tab w:val="left" w:pos="4962"/>
          <w:tab w:val="left" w:pos="5245"/>
          <w:tab w:val="left" w:pos="5387"/>
          <w:tab w:val="left" w:pos="5670"/>
        </w:tabs>
        <w:jc w:val="both"/>
        <w:rPr>
          <w:rFonts w:ascii="Times New Roman" w:hAnsi="Times New Roman" w:cs="Times New Roman"/>
        </w:rPr>
      </w:pPr>
      <w:r w:rsidRPr="00260EA1">
        <w:rPr>
          <w:rFonts w:ascii="Times New Roman" w:hAnsi="Times New Roman" w:cs="Times New Roman"/>
          <w:i/>
          <w:iCs/>
        </w:rPr>
        <w:t xml:space="preserve"> </w:t>
      </w:r>
    </w:p>
    <w:p w:rsidR="000C57D1" w:rsidRPr="00260EA1" w:rsidRDefault="000C57D1" w:rsidP="000C57D1">
      <w:pPr>
        <w:pStyle w:val="Default"/>
        <w:jc w:val="both"/>
        <w:rPr>
          <w:rFonts w:ascii="Times New Roman" w:hAnsi="Times New Roman" w:cs="Times New Roman"/>
        </w:rPr>
      </w:pPr>
    </w:p>
    <w:p w:rsidR="002B3E57" w:rsidRPr="00260EA1" w:rsidRDefault="002B3E57" w:rsidP="000C57D1">
      <w:pPr>
        <w:pStyle w:val="Default"/>
        <w:jc w:val="both"/>
        <w:rPr>
          <w:rFonts w:ascii="Times New Roman" w:hAnsi="Times New Roman" w:cs="Times New Roman"/>
        </w:rPr>
      </w:pPr>
    </w:p>
    <w:p w:rsidR="000C57D1" w:rsidRPr="00260EA1" w:rsidRDefault="000C57D1" w:rsidP="000C57D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260EA1">
        <w:rPr>
          <w:rFonts w:ascii="Times New Roman" w:hAnsi="Times New Roman" w:cs="Times New Roman"/>
        </w:rPr>
        <w:t xml:space="preserve">O </w:t>
      </w:r>
      <w:r w:rsidRPr="00260EA1">
        <w:rPr>
          <w:rFonts w:ascii="Times New Roman" w:hAnsi="Times New Roman" w:cs="Times New Roman"/>
          <w:b/>
          <w:bCs/>
        </w:rPr>
        <w:t xml:space="preserve">CONSELHO NACIONAL DE RECURSOS HÍDRICOS - CNRH, </w:t>
      </w:r>
      <w:r w:rsidRPr="00260EA1">
        <w:rPr>
          <w:rFonts w:ascii="Times New Roman" w:hAnsi="Times New Roman" w:cs="Times New Roman"/>
        </w:rPr>
        <w:t xml:space="preserve">no uso das competências que lhe são conferidas pelas Leis nos 9.433, de </w:t>
      </w:r>
      <w:proofErr w:type="gramStart"/>
      <w:r w:rsidRPr="00260EA1">
        <w:rPr>
          <w:rFonts w:ascii="Times New Roman" w:hAnsi="Times New Roman" w:cs="Times New Roman"/>
        </w:rPr>
        <w:t>8</w:t>
      </w:r>
      <w:proofErr w:type="gramEnd"/>
      <w:r w:rsidRPr="00260EA1">
        <w:rPr>
          <w:rFonts w:ascii="Times New Roman" w:hAnsi="Times New Roman" w:cs="Times New Roman"/>
        </w:rPr>
        <w:t xml:space="preserve"> de janeiro de 1997, e 9.984, de 17 de julho de 2000, e tendo em vista o disposto em seu Regimento Interno, anexo à Portaria MMA no 437, de 8 de novembro de 2013; </w:t>
      </w:r>
    </w:p>
    <w:p w:rsidR="0091295C" w:rsidRPr="00260EA1" w:rsidRDefault="0091295C" w:rsidP="0091295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1295C" w:rsidRPr="0091295C" w:rsidRDefault="0091295C" w:rsidP="0091295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60EA1">
        <w:rPr>
          <w:rFonts w:ascii="Times New Roman" w:hAnsi="Times New Roman"/>
          <w:color w:val="000000"/>
          <w:sz w:val="24"/>
          <w:szCs w:val="24"/>
        </w:rPr>
        <w:t>Considerando a</w:t>
      </w:r>
      <w:r w:rsidRPr="0091295C">
        <w:rPr>
          <w:rFonts w:ascii="Times New Roman" w:hAnsi="Times New Roman"/>
          <w:color w:val="000000"/>
          <w:sz w:val="24"/>
          <w:szCs w:val="24"/>
        </w:rPr>
        <w:t xml:space="preserve"> Década Brasileira da Água, instituída pelo Decreto de 22 de março de 2005, cujos objetivos são promover e intensificar a formulação e </w:t>
      </w:r>
      <w:proofErr w:type="gramStart"/>
      <w:r w:rsidRPr="0091295C">
        <w:rPr>
          <w:rFonts w:ascii="Times New Roman" w:hAnsi="Times New Roman"/>
          <w:color w:val="000000"/>
          <w:sz w:val="24"/>
          <w:szCs w:val="24"/>
        </w:rPr>
        <w:t>implementação</w:t>
      </w:r>
      <w:proofErr w:type="gramEnd"/>
      <w:r w:rsidRPr="0091295C">
        <w:rPr>
          <w:rFonts w:ascii="Times New Roman" w:hAnsi="Times New Roman"/>
          <w:color w:val="000000"/>
          <w:sz w:val="24"/>
          <w:szCs w:val="24"/>
        </w:rPr>
        <w:t xml:space="preserve"> de políticas,</w:t>
      </w:r>
      <w:r w:rsidR="008D2EF2" w:rsidRPr="00260EA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295C">
        <w:rPr>
          <w:rFonts w:ascii="Times New Roman" w:hAnsi="Times New Roman"/>
          <w:color w:val="000000"/>
          <w:sz w:val="24"/>
          <w:szCs w:val="24"/>
        </w:rPr>
        <w:t xml:space="preserve">programas e projetos relativos ao gerenciamento e uso sustentável da água, em todos os níveis assim como assegurar a ampla participação e cooperação </w:t>
      </w:r>
      <w:r w:rsidRPr="00260EA1">
        <w:rPr>
          <w:rFonts w:ascii="Times New Roman" w:hAnsi="Times New Roman"/>
          <w:color w:val="000000"/>
          <w:sz w:val="24"/>
          <w:szCs w:val="24"/>
        </w:rPr>
        <w:t>das comunidades</w:t>
      </w:r>
      <w:r w:rsidRPr="0091295C">
        <w:rPr>
          <w:rFonts w:ascii="Times New Roman" w:hAnsi="Times New Roman"/>
          <w:color w:val="000000"/>
          <w:sz w:val="24"/>
          <w:szCs w:val="24"/>
        </w:rPr>
        <w:t xml:space="preserve"> voltadas ao alcance dos objetivos contemplados na Política Nacional de Recursos Hídricos ou estabelecidos em convenções, acordos e resoluções a que o Brasil tenha aderido;</w:t>
      </w:r>
    </w:p>
    <w:p w:rsidR="0091295C" w:rsidRPr="00260EA1" w:rsidRDefault="0091295C" w:rsidP="0091295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FA15FD" w:rsidRPr="00260EA1" w:rsidRDefault="00FA15FD" w:rsidP="00FA15FD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260EA1">
        <w:rPr>
          <w:rFonts w:ascii="Times New Roman" w:hAnsi="Times New Roman" w:cs="Times New Roman"/>
        </w:rPr>
        <w:t>Considerando o Plano Nacional de Recursos Hídricos – PNRH, aprovado pela Resolução CNRH nº 58/2006, em especial o Volume IV – Programas Nacionais e Metas</w:t>
      </w:r>
      <w:r w:rsidR="0091295C" w:rsidRPr="00260EA1">
        <w:rPr>
          <w:rFonts w:ascii="Times New Roman" w:hAnsi="Times New Roman" w:cs="Times New Roman"/>
        </w:rPr>
        <w:t>;</w:t>
      </w:r>
    </w:p>
    <w:p w:rsidR="00FA15FD" w:rsidRPr="00260EA1" w:rsidRDefault="00FA15FD" w:rsidP="00FA15FD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FA15FD" w:rsidRPr="00260EA1" w:rsidRDefault="000C57D1" w:rsidP="00FA15FD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260EA1">
        <w:rPr>
          <w:rFonts w:ascii="Times New Roman" w:hAnsi="Times New Roman" w:cs="Times New Roman"/>
        </w:rPr>
        <w:t>Considerando que a Resolução CNRH n° 58/2006 estabelece, em seu Art</w:t>
      </w:r>
      <w:r w:rsidR="00FA15FD" w:rsidRPr="00260EA1">
        <w:rPr>
          <w:rFonts w:ascii="Times New Roman" w:hAnsi="Times New Roman" w:cs="Times New Roman"/>
        </w:rPr>
        <w:t>. 3º, que o</w:t>
      </w:r>
      <w:r w:rsidR="0091295C" w:rsidRPr="00260EA1">
        <w:rPr>
          <w:rFonts w:ascii="Times New Roman" w:hAnsi="Times New Roman" w:cs="Times New Roman"/>
        </w:rPr>
        <w:t xml:space="preserve"> </w:t>
      </w:r>
      <w:r w:rsidR="00FA15FD" w:rsidRPr="00260EA1">
        <w:rPr>
          <w:rFonts w:ascii="Times New Roman" w:hAnsi="Times New Roman" w:cs="Times New Roman"/>
        </w:rPr>
        <w:t>PNRH deverá ser</w:t>
      </w:r>
      <w:r w:rsidR="00260EA1" w:rsidRPr="00260EA1">
        <w:rPr>
          <w:rFonts w:ascii="Times New Roman" w:hAnsi="Times New Roman" w:cs="Times New Roman"/>
        </w:rPr>
        <w:t xml:space="preserve"> </w:t>
      </w:r>
      <w:r w:rsidR="00FA15FD" w:rsidRPr="00260EA1">
        <w:rPr>
          <w:rFonts w:ascii="Times New Roman" w:hAnsi="Times New Roman" w:cs="Times New Roman"/>
        </w:rPr>
        <w:t xml:space="preserve">revisto a cada </w:t>
      </w:r>
      <w:r w:rsidR="0091295C" w:rsidRPr="00260EA1">
        <w:rPr>
          <w:rFonts w:ascii="Times New Roman" w:hAnsi="Times New Roman" w:cs="Times New Roman"/>
        </w:rPr>
        <w:t>quatro</w:t>
      </w:r>
      <w:r w:rsidR="00FA15FD" w:rsidRPr="00260EA1">
        <w:rPr>
          <w:rFonts w:ascii="Times New Roman" w:hAnsi="Times New Roman" w:cs="Times New Roman"/>
        </w:rPr>
        <w:t xml:space="preserve"> anos,</w:t>
      </w:r>
      <w:proofErr w:type="gramStart"/>
      <w:r w:rsidR="00D84EFA">
        <w:rPr>
          <w:rFonts w:ascii="Times New Roman" w:hAnsi="Times New Roman" w:cs="Times New Roman"/>
        </w:rPr>
        <w:t xml:space="preserve"> </w:t>
      </w:r>
      <w:r w:rsidR="00D84EFA" w:rsidRPr="00260EA1">
        <w:rPr>
          <w:rFonts w:ascii="Times New Roman" w:hAnsi="Times New Roman" w:cs="Times New Roman"/>
        </w:rPr>
        <w:t xml:space="preserve"> </w:t>
      </w:r>
      <w:proofErr w:type="gramEnd"/>
      <w:r w:rsidR="00FA15FD" w:rsidRPr="00260EA1">
        <w:rPr>
          <w:rFonts w:ascii="Times New Roman" w:hAnsi="Times New Roman" w:cs="Times New Roman"/>
        </w:rPr>
        <w:t xml:space="preserve">para orientar a elaboração dos </w:t>
      </w:r>
      <w:ins w:id="5" w:author="marcos.silva" w:date="2014-10-06T11:22:00Z">
        <w:r w:rsidR="00AE7134">
          <w:rPr>
            <w:rFonts w:ascii="Times New Roman" w:hAnsi="Times New Roman" w:cs="Times New Roman"/>
          </w:rPr>
          <w:t>Planos</w:t>
        </w:r>
      </w:ins>
      <w:del w:id="6" w:author="marcos.silva" w:date="2014-10-06T11:22:00Z">
        <w:r w:rsidR="00FA15FD" w:rsidRPr="00260EA1" w:rsidDel="00AE7134">
          <w:rPr>
            <w:rFonts w:ascii="Times New Roman" w:hAnsi="Times New Roman" w:cs="Times New Roman"/>
          </w:rPr>
          <w:delText>Programas</w:delText>
        </w:r>
      </w:del>
      <w:r w:rsidR="00FA15FD" w:rsidRPr="00260EA1">
        <w:rPr>
          <w:rFonts w:ascii="Times New Roman" w:hAnsi="Times New Roman" w:cs="Times New Roman"/>
        </w:rPr>
        <w:t xml:space="preserve"> Plurianuais - </w:t>
      </w:r>
      <w:proofErr w:type="spellStart"/>
      <w:r w:rsidR="00FA15FD" w:rsidRPr="00260EA1">
        <w:rPr>
          <w:rFonts w:ascii="Times New Roman" w:hAnsi="Times New Roman" w:cs="Times New Roman"/>
        </w:rPr>
        <w:t>PPAs</w:t>
      </w:r>
      <w:proofErr w:type="spellEnd"/>
      <w:r w:rsidR="00FA15FD" w:rsidRPr="00260EA1">
        <w:rPr>
          <w:rFonts w:ascii="Times New Roman" w:hAnsi="Times New Roman" w:cs="Times New Roman"/>
        </w:rPr>
        <w:t xml:space="preserve"> federal, estaduais e distrital, bem como seus respectivos </w:t>
      </w:r>
      <w:r w:rsidR="00260EA1">
        <w:rPr>
          <w:rFonts w:ascii="Times New Roman" w:hAnsi="Times New Roman" w:cs="Times New Roman"/>
        </w:rPr>
        <w:t>orçamentos anuais;</w:t>
      </w:r>
    </w:p>
    <w:p w:rsidR="0091295C" w:rsidRPr="00260EA1" w:rsidRDefault="0091295C" w:rsidP="0091295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91295C" w:rsidRPr="00260EA1" w:rsidRDefault="00830AC1" w:rsidP="00830AC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260EA1">
        <w:rPr>
          <w:rFonts w:ascii="Times New Roman" w:hAnsi="Times New Roman" w:cs="Times New Roman"/>
        </w:rPr>
        <w:lastRenderedPageBreak/>
        <w:t>Considerando a</w:t>
      </w:r>
      <w:r w:rsidR="0091295C" w:rsidRPr="00260EA1">
        <w:rPr>
          <w:rFonts w:ascii="Times New Roman" w:hAnsi="Times New Roman" w:cs="Times New Roman"/>
        </w:rPr>
        <w:t xml:space="preserve"> Resolução nº 135, de 14 de dezembro de 2011, </w:t>
      </w:r>
      <w:r w:rsidRPr="00260EA1">
        <w:rPr>
          <w:rFonts w:ascii="Times New Roman" w:hAnsi="Times New Roman" w:cs="Times New Roman"/>
        </w:rPr>
        <w:t xml:space="preserve">que aprova </w:t>
      </w:r>
      <w:r w:rsidR="0091295C" w:rsidRPr="00260EA1">
        <w:rPr>
          <w:rFonts w:ascii="Times New Roman" w:hAnsi="Times New Roman" w:cs="Times New Roman"/>
        </w:rPr>
        <w:t>o documento “Plano Nacional de Recursos Hídricos - PNRH: Prioridades 2012-2015”, como resultado da primeira revisão do</w:t>
      </w:r>
      <w:r w:rsidR="00260EA1">
        <w:rPr>
          <w:rFonts w:ascii="Times New Roman" w:hAnsi="Times New Roman" w:cs="Times New Roman"/>
        </w:rPr>
        <w:t xml:space="preserve"> PNRH, e dá outras providências;</w:t>
      </w:r>
    </w:p>
    <w:p w:rsidR="00FA15FD" w:rsidRPr="00260EA1" w:rsidRDefault="0091295C" w:rsidP="00FA15FD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260EA1">
        <w:rPr>
          <w:rFonts w:ascii="Times New Roman" w:hAnsi="Times New Roman" w:cs="Times New Roman"/>
        </w:rPr>
        <w:t xml:space="preserve">Considerando que as </w:t>
      </w:r>
      <w:r w:rsidR="002B3E57" w:rsidRPr="00260EA1">
        <w:rPr>
          <w:rFonts w:ascii="Times New Roman" w:hAnsi="Times New Roman" w:cs="Times New Roman"/>
        </w:rPr>
        <w:t>22 p</w:t>
      </w:r>
      <w:r w:rsidRPr="00260EA1">
        <w:rPr>
          <w:rFonts w:ascii="Times New Roman" w:hAnsi="Times New Roman" w:cs="Times New Roman"/>
        </w:rPr>
        <w:t>rioridades do PNRH para 2012-2015</w:t>
      </w:r>
      <w:r w:rsidR="002B3E57" w:rsidRPr="00260EA1">
        <w:rPr>
          <w:rFonts w:ascii="Times New Roman" w:hAnsi="Times New Roman" w:cs="Times New Roman"/>
        </w:rPr>
        <w:t xml:space="preserve">, no anexo desta Resolução, estão associadas à </w:t>
      </w:r>
      <w:proofErr w:type="gramStart"/>
      <w:r w:rsidR="002B3E57" w:rsidRPr="00260EA1">
        <w:rPr>
          <w:rFonts w:ascii="Times New Roman" w:hAnsi="Times New Roman" w:cs="Times New Roman"/>
        </w:rPr>
        <w:t>implementação</w:t>
      </w:r>
      <w:proofErr w:type="gramEnd"/>
      <w:r w:rsidR="002B3E57" w:rsidRPr="00260EA1">
        <w:rPr>
          <w:rFonts w:ascii="Times New Roman" w:hAnsi="Times New Roman" w:cs="Times New Roman"/>
        </w:rPr>
        <w:t xml:space="preserve"> dos Programas e </w:t>
      </w:r>
      <w:proofErr w:type="spellStart"/>
      <w:r w:rsidR="002B3E57" w:rsidRPr="00260EA1">
        <w:rPr>
          <w:rFonts w:ascii="Times New Roman" w:hAnsi="Times New Roman" w:cs="Times New Roman"/>
        </w:rPr>
        <w:t>Suprogramas</w:t>
      </w:r>
      <w:proofErr w:type="spellEnd"/>
      <w:r w:rsidR="002B3E57" w:rsidRPr="00260EA1">
        <w:rPr>
          <w:rFonts w:ascii="Times New Roman" w:hAnsi="Times New Roman" w:cs="Times New Roman"/>
        </w:rPr>
        <w:t xml:space="preserve"> do PNRH e foram </w:t>
      </w:r>
      <w:r w:rsidRPr="00260EA1">
        <w:rPr>
          <w:rFonts w:ascii="Times New Roman" w:hAnsi="Times New Roman" w:cs="Times New Roman"/>
        </w:rPr>
        <w:t>definidas a partir de ampla consulta aos entes do SINGREH, nas 12 Regiões Hidrográficas</w:t>
      </w:r>
      <w:r w:rsidR="002B3E57" w:rsidRPr="00260EA1">
        <w:rPr>
          <w:rFonts w:ascii="Times New Roman" w:hAnsi="Times New Roman" w:cs="Times New Roman"/>
        </w:rPr>
        <w:t xml:space="preserve"> e de</w:t>
      </w:r>
      <w:r w:rsidRPr="00260EA1">
        <w:rPr>
          <w:rFonts w:ascii="Times New Roman" w:hAnsi="Times New Roman" w:cs="Times New Roman"/>
        </w:rPr>
        <w:t xml:space="preserve"> processo deliberativo </w:t>
      </w:r>
      <w:r w:rsidR="00260EA1">
        <w:rPr>
          <w:rFonts w:ascii="Times New Roman" w:hAnsi="Times New Roman" w:cs="Times New Roman"/>
        </w:rPr>
        <w:t xml:space="preserve">no âmbito do CNRH/CTPNRH; </w:t>
      </w:r>
    </w:p>
    <w:p w:rsidR="0091295C" w:rsidRPr="00260EA1" w:rsidRDefault="0091295C" w:rsidP="00FA15FD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830AC1" w:rsidRPr="00260EA1" w:rsidRDefault="0091295C" w:rsidP="00FA15FD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260EA1">
        <w:rPr>
          <w:rFonts w:ascii="Times New Roman" w:hAnsi="Times New Roman" w:cs="Times New Roman"/>
        </w:rPr>
        <w:t>Considerando que a</w:t>
      </w:r>
      <w:r w:rsidR="00830AC1" w:rsidRPr="00260EA1">
        <w:rPr>
          <w:rFonts w:ascii="Times New Roman" w:hAnsi="Times New Roman" w:cs="Times New Roman"/>
        </w:rPr>
        <w:t xml:space="preserve"> elaboração do</w:t>
      </w:r>
      <w:ins w:id="7" w:author="marcos.silva" w:date="2014-10-06T11:10:00Z">
        <w:r w:rsidR="00066425">
          <w:rPr>
            <w:rFonts w:ascii="Times New Roman" w:hAnsi="Times New Roman" w:cs="Times New Roman"/>
          </w:rPr>
          <w:t>s</w:t>
        </w:r>
      </w:ins>
      <w:r w:rsidR="00830AC1" w:rsidRPr="00260EA1">
        <w:rPr>
          <w:rFonts w:ascii="Times New Roman" w:hAnsi="Times New Roman" w:cs="Times New Roman"/>
        </w:rPr>
        <w:t xml:space="preserve"> Plano</w:t>
      </w:r>
      <w:ins w:id="8" w:author="marcos.silva" w:date="2014-10-06T11:10:00Z">
        <w:r w:rsidR="00066425">
          <w:rPr>
            <w:rFonts w:ascii="Times New Roman" w:hAnsi="Times New Roman" w:cs="Times New Roman"/>
          </w:rPr>
          <w:t>s</w:t>
        </w:r>
      </w:ins>
      <w:r w:rsidR="00830AC1" w:rsidRPr="00260EA1">
        <w:rPr>
          <w:rFonts w:ascii="Times New Roman" w:hAnsi="Times New Roman" w:cs="Times New Roman"/>
        </w:rPr>
        <w:t xml:space="preserve"> Plurianua</w:t>
      </w:r>
      <w:ins w:id="9" w:author="marcos.silva" w:date="2014-10-06T11:10:00Z">
        <w:r w:rsidR="00066425">
          <w:rPr>
            <w:rFonts w:ascii="Times New Roman" w:hAnsi="Times New Roman" w:cs="Times New Roman"/>
          </w:rPr>
          <w:t>is</w:t>
        </w:r>
      </w:ins>
      <w:del w:id="10" w:author="marcos.silva" w:date="2014-10-06T10:44:00Z">
        <w:r w:rsidR="00830AC1" w:rsidRPr="00260EA1" w:rsidDel="0089549B">
          <w:rPr>
            <w:rFonts w:ascii="Times New Roman" w:hAnsi="Times New Roman" w:cs="Times New Roman"/>
          </w:rPr>
          <w:delText>l</w:delText>
        </w:r>
      </w:del>
      <w:r w:rsidR="00830AC1" w:rsidRPr="00260EA1">
        <w:rPr>
          <w:rFonts w:ascii="Times New Roman" w:hAnsi="Times New Roman" w:cs="Times New Roman"/>
        </w:rPr>
        <w:t xml:space="preserve"> </w:t>
      </w:r>
      <w:del w:id="11" w:author="marcos.silva" w:date="2014-10-06T11:10:00Z">
        <w:r w:rsidR="00830AC1" w:rsidRPr="00260EA1" w:rsidDel="00066425">
          <w:rPr>
            <w:rFonts w:ascii="Times New Roman" w:hAnsi="Times New Roman" w:cs="Times New Roman"/>
          </w:rPr>
          <w:delText xml:space="preserve">do </w:delText>
        </w:r>
      </w:del>
      <w:ins w:id="12" w:author="marcos.silva" w:date="2014-10-06T11:10:00Z">
        <w:r w:rsidR="00066425">
          <w:rPr>
            <w:rFonts w:ascii="Times New Roman" w:hAnsi="Times New Roman" w:cs="Times New Roman"/>
          </w:rPr>
          <w:t>Federal</w:t>
        </w:r>
      </w:ins>
      <w:ins w:id="13" w:author="marcos.silva" w:date="2014-10-06T11:24:00Z">
        <w:r w:rsidR="00AE7134">
          <w:rPr>
            <w:rFonts w:ascii="Times New Roman" w:hAnsi="Times New Roman" w:cs="Times New Roman"/>
          </w:rPr>
          <w:t>,</w:t>
        </w:r>
      </w:ins>
      <w:ins w:id="14" w:author="marcos.silva" w:date="2014-10-06T11:10:00Z">
        <w:r w:rsidR="00066425">
          <w:rPr>
            <w:rFonts w:ascii="Times New Roman" w:hAnsi="Times New Roman" w:cs="Times New Roman"/>
          </w:rPr>
          <w:t xml:space="preserve"> Estaduais</w:t>
        </w:r>
      </w:ins>
      <w:ins w:id="15" w:author="marcos.silva" w:date="2014-10-06T11:24:00Z">
        <w:r w:rsidR="00AE7134">
          <w:rPr>
            <w:rFonts w:ascii="Times New Roman" w:hAnsi="Times New Roman" w:cs="Times New Roman"/>
          </w:rPr>
          <w:t xml:space="preserve"> e</w:t>
        </w:r>
      </w:ins>
      <w:ins w:id="16" w:author="marcos.silva" w:date="2014-10-06T11:25:00Z">
        <w:r w:rsidR="00AE7134">
          <w:rPr>
            <w:rFonts w:ascii="Times New Roman" w:hAnsi="Times New Roman" w:cs="Times New Roman"/>
          </w:rPr>
          <w:t xml:space="preserve"> Distrital</w:t>
        </w:r>
      </w:ins>
      <w:ins w:id="17" w:author="marcos.silva" w:date="2014-10-06T11:10:00Z">
        <w:r w:rsidR="00066425" w:rsidRPr="00260EA1">
          <w:rPr>
            <w:rFonts w:ascii="Times New Roman" w:hAnsi="Times New Roman" w:cs="Times New Roman"/>
          </w:rPr>
          <w:t xml:space="preserve"> </w:t>
        </w:r>
      </w:ins>
      <w:ins w:id="18" w:author="marcos.silva" w:date="2014-10-06T11:11:00Z">
        <w:r w:rsidR="00066425">
          <w:rPr>
            <w:rFonts w:ascii="Times New Roman" w:hAnsi="Times New Roman" w:cs="Times New Roman"/>
          </w:rPr>
          <w:t>para o período 2016-201</w:t>
        </w:r>
      </w:ins>
      <w:ins w:id="19" w:author="marcos.silva" w:date="2014-10-06T11:18:00Z">
        <w:r w:rsidR="00C975A5">
          <w:rPr>
            <w:rFonts w:ascii="Times New Roman" w:hAnsi="Times New Roman" w:cs="Times New Roman"/>
          </w:rPr>
          <w:t>9</w:t>
        </w:r>
      </w:ins>
      <w:ins w:id="20" w:author="marcos.silva" w:date="2014-10-06T11:12:00Z">
        <w:r w:rsidR="00066425">
          <w:rPr>
            <w:rFonts w:ascii="Times New Roman" w:hAnsi="Times New Roman" w:cs="Times New Roman"/>
          </w:rPr>
          <w:t xml:space="preserve"> ocorre</w:t>
        </w:r>
        <w:r w:rsidR="00C975A5">
          <w:rPr>
            <w:rFonts w:ascii="Times New Roman" w:hAnsi="Times New Roman" w:cs="Times New Roman"/>
          </w:rPr>
          <w:t xml:space="preserve">rá no primeiro semestre de </w:t>
        </w:r>
        <w:proofErr w:type="gramStart"/>
        <w:r w:rsidR="00C975A5">
          <w:rPr>
            <w:rFonts w:ascii="Times New Roman" w:hAnsi="Times New Roman" w:cs="Times New Roman"/>
          </w:rPr>
          <w:t>2015</w:t>
        </w:r>
      </w:ins>
      <w:ins w:id="21" w:author="marcos.silva" w:date="2014-10-06T11:19:00Z">
        <w:r w:rsidR="00C975A5">
          <w:rPr>
            <w:rFonts w:ascii="Times New Roman" w:hAnsi="Times New Roman" w:cs="Times New Roman"/>
          </w:rPr>
          <w:t>;</w:t>
        </w:r>
      </w:ins>
      <w:proofErr w:type="gramEnd"/>
      <w:del w:id="22" w:author="marcos.silva" w:date="2014-10-06T11:11:00Z">
        <w:r w:rsidR="00830AC1" w:rsidRPr="00260EA1" w:rsidDel="00066425">
          <w:rPr>
            <w:rFonts w:ascii="Times New Roman" w:hAnsi="Times New Roman" w:cs="Times New Roman"/>
          </w:rPr>
          <w:delText xml:space="preserve">Governo Federal, </w:delText>
        </w:r>
      </w:del>
      <w:del w:id="23" w:author="marcos.silva" w:date="2014-10-06T10:44:00Z">
        <w:r w:rsidR="00830AC1" w:rsidRPr="00260EA1" w:rsidDel="0089549B">
          <w:rPr>
            <w:rFonts w:ascii="Times New Roman" w:hAnsi="Times New Roman" w:cs="Times New Roman"/>
          </w:rPr>
          <w:delText xml:space="preserve">conduzido pelo </w:delText>
        </w:r>
      </w:del>
      <w:del w:id="24" w:author="marcos.silva" w:date="2014-10-06T10:43:00Z">
        <w:r w:rsidR="00830AC1" w:rsidRPr="00260EA1" w:rsidDel="0089549B">
          <w:rPr>
            <w:rFonts w:ascii="Times New Roman" w:hAnsi="Times New Roman" w:cs="Times New Roman"/>
          </w:rPr>
          <w:delText>M</w:delText>
        </w:r>
        <w:r w:rsidR="002B3E57" w:rsidRPr="00260EA1" w:rsidDel="0089549B">
          <w:rPr>
            <w:rFonts w:ascii="Times New Roman" w:hAnsi="Times New Roman" w:cs="Times New Roman"/>
          </w:rPr>
          <w:delText xml:space="preserve">inistério do Planejamento, Orçamento e Gestão </w:delText>
        </w:r>
        <w:r w:rsidR="00D84EFA" w:rsidDel="0089549B">
          <w:rPr>
            <w:rFonts w:ascii="Times New Roman" w:hAnsi="Times New Roman" w:cs="Times New Roman"/>
          </w:rPr>
          <w:delText>–</w:delText>
        </w:r>
        <w:r w:rsidR="002B3E57" w:rsidRPr="00260EA1" w:rsidDel="0089549B">
          <w:rPr>
            <w:rFonts w:ascii="Times New Roman" w:hAnsi="Times New Roman" w:cs="Times New Roman"/>
          </w:rPr>
          <w:delText xml:space="preserve"> M</w:delText>
        </w:r>
        <w:r w:rsidR="00830AC1" w:rsidRPr="00260EA1" w:rsidDel="0089549B">
          <w:rPr>
            <w:rFonts w:ascii="Times New Roman" w:hAnsi="Times New Roman" w:cs="Times New Roman"/>
          </w:rPr>
          <w:delText>POG</w:delText>
        </w:r>
        <w:r w:rsidR="00D84EFA" w:rsidDel="0089549B">
          <w:rPr>
            <w:rFonts w:ascii="Times New Roman" w:hAnsi="Times New Roman" w:cs="Times New Roman"/>
          </w:rPr>
          <w:delText>,</w:delText>
        </w:r>
      </w:del>
      <w:del w:id="25" w:author="marcos.silva" w:date="2014-10-06T10:44:00Z">
        <w:r w:rsidR="00D84EFA" w:rsidDel="0089549B">
          <w:rPr>
            <w:rFonts w:ascii="Times New Roman" w:hAnsi="Times New Roman" w:cs="Times New Roman"/>
          </w:rPr>
          <w:delText xml:space="preserve"> </w:delText>
        </w:r>
      </w:del>
      <w:del w:id="26" w:author="marcos.silva" w:date="2014-10-06T11:12:00Z">
        <w:r w:rsidR="00260EA1" w:rsidRPr="00260EA1" w:rsidDel="00066425">
          <w:rPr>
            <w:rFonts w:ascii="Times New Roman" w:hAnsi="Times New Roman" w:cs="Times New Roman"/>
          </w:rPr>
          <w:delText>terá</w:delText>
        </w:r>
        <w:r w:rsidR="00830AC1" w:rsidRPr="00260EA1" w:rsidDel="00066425">
          <w:rPr>
            <w:rFonts w:ascii="Times New Roman" w:hAnsi="Times New Roman" w:cs="Times New Roman"/>
          </w:rPr>
          <w:delText xml:space="preserve"> início no primeiro semestre de 2015, envolvendo os órgãos do Poder Executivo</w:delText>
        </w:r>
      </w:del>
      <w:del w:id="27" w:author="marcos.silva" w:date="2014-10-06T10:43:00Z">
        <w:r w:rsidR="00830AC1" w:rsidRPr="00260EA1" w:rsidDel="0089549B">
          <w:rPr>
            <w:rFonts w:ascii="Times New Roman" w:hAnsi="Times New Roman" w:cs="Times New Roman"/>
          </w:rPr>
          <w:delText xml:space="preserve"> Federal</w:delText>
        </w:r>
      </w:del>
      <w:del w:id="28" w:author="marcos.silva" w:date="2014-10-06T11:12:00Z">
        <w:r w:rsidR="00830AC1" w:rsidRPr="00260EA1" w:rsidDel="00066425">
          <w:rPr>
            <w:rFonts w:ascii="Times New Roman" w:hAnsi="Times New Roman" w:cs="Times New Roman"/>
          </w:rPr>
          <w:delText xml:space="preserve">, na definição </w:delText>
        </w:r>
        <w:r w:rsidR="002B3E57" w:rsidRPr="00260EA1" w:rsidDel="00066425">
          <w:rPr>
            <w:rFonts w:ascii="Times New Roman" w:hAnsi="Times New Roman" w:cs="Times New Roman"/>
          </w:rPr>
          <w:delText xml:space="preserve">de </w:delText>
        </w:r>
        <w:r w:rsidR="00830AC1" w:rsidRPr="00260EA1" w:rsidDel="00066425">
          <w:rPr>
            <w:rFonts w:ascii="Times New Roman" w:hAnsi="Times New Roman" w:cs="Times New Roman"/>
          </w:rPr>
          <w:delText xml:space="preserve">metas para </w:delText>
        </w:r>
        <w:r w:rsidR="00260EA1" w:rsidDel="00066425">
          <w:rPr>
            <w:rFonts w:ascii="Times New Roman" w:hAnsi="Times New Roman" w:cs="Times New Roman"/>
          </w:rPr>
          <w:delText>o período 2016-2019</w:delText>
        </w:r>
        <w:r w:rsidR="00D84EFA" w:rsidDel="00066425">
          <w:rPr>
            <w:rFonts w:ascii="Times New Roman" w:hAnsi="Times New Roman" w:cs="Times New Roman"/>
          </w:rPr>
          <w:delText>.</w:delText>
        </w:r>
      </w:del>
    </w:p>
    <w:p w:rsidR="00830AC1" w:rsidRPr="00260EA1" w:rsidRDefault="00830AC1" w:rsidP="00830AC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0C57D1" w:rsidRPr="00260EA1" w:rsidRDefault="000C57D1" w:rsidP="000C57D1">
      <w:pPr>
        <w:pStyle w:val="Default"/>
        <w:spacing w:line="360" w:lineRule="auto"/>
        <w:jc w:val="both"/>
        <w:rPr>
          <w:rFonts w:ascii="Times New Roman" w:hAnsi="Times New Roman" w:cs="Times New Roman"/>
          <w:b/>
        </w:rPr>
      </w:pPr>
      <w:del w:id="29" w:author="marcos.silva" w:date="2014-10-06T10:46:00Z">
        <w:r w:rsidRPr="00260EA1" w:rsidDel="00DA661B">
          <w:rPr>
            <w:rFonts w:ascii="Times New Roman" w:hAnsi="Times New Roman" w:cs="Times New Roman"/>
            <w:b/>
          </w:rPr>
          <w:delText>Revolve</w:delText>
        </w:r>
      </w:del>
      <w:ins w:id="30" w:author="marcos.silva" w:date="2014-10-06T10:46:00Z">
        <w:r w:rsidR="00DA661B" w:rsidRPr="00260EA1">
          <w:rPr>
            <w:rFonts w:ascii="Times New Roman" w:hAnsi="Times New Roman" w:cs="Times New Roman"/>
            <w:b/>
          </w:rPr>
          <w:t>Re</w:t>
        </w:r>
        <w:r w:rsidR="00DA661B">
          <w:rPr>
            <w:rFonts w:ascii="Times New Roman" w:hAnsi="Times New Roman" w:cs="Times New Roman"/>
            <w:b/>
          </w:rPr>
          <w:t>s</w:t>
        </w:r>
        <w:r w:rsidR="00DA661B" w:rsidRPr="00260EA1">
          <w:rPr>
            <w:rFonts w:ascii="Times New Roman" w:hAnsi="Times New Roman" w:cs="Times New Roman"/>
            <w:b/>
          </w:rPr>
          <w:t>olve</w:t>
        </w:r>
      </w:ins>
      <w:r w:rsidRPr="00260EA1">
        <w:rPr>
          <w:rFonts w:ascii="Times New Roman" w:hAnsi="Times New Roman" w:cs="Times New Roman"/>
          <w:b/>
        </w:rPr>
        <w:t xml:space="preserve">: </w:t>
      </w:r>
    </w:p>
    <w:p w:rsidR="000C57D1" w:rsidRPr="00260EA1" w:rsidRDefault="000C57D1" w:rsidP="000C57D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0C57D1" w:rsidRPr="00260EA1" w:rsidRDefault="000C57D1" w:rsidP="000C57D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260EA1">
        <w:rPr>
          <w:rFonts w:ascii="Times New Roman" w:hAnsi="Times New Roman" w:cs="Times New Roman"/>
        </w:rPr>
        <w:t xml:space="preserve">Art. 1o </w:t>
      </w:r>
      <w:r w:rsidR="00260EA1" w:rsidRPr="00260EA1">
        <w:rPr>
          <w:rFonts w:ascii="Times New Roman" w:hAnsi="Times New Roman" w:cs="Times New Roman"/>
        </w:rPr>
        <w:tab/>
      </w:r>
      <w:del w:id="31" w:author="marcos.silva" w:date="2014-10-06T11:16:00Z">
        <w:r w:rsidRPr="00260EA1" w:rsidDel="00066425">
          <w:rPr>
            <w:rFonts w:ascii="Times New Roman" w:hAnsi="Times New Roman" w:cs="Times New Roman"/>
          </w:rPr>
          <w:delText xml:space="preserve">Estabelecer </w:delText>
        </w:r>
      </w:del>
      <w:ins w:id="32" w:author="marcos.silva" w:date="2014-10-06T11:16:00Z">
        <w:r w:rsidR="00066425">
          <w:rPr>
            <w:rFonts w:ascii="Times New Roman" w:hAnsi="Times New Roman" w:cs="Times New Roman"/>
          </w:rPr>
          <w:t xml:space="preserve">Recomendar </w:t>
        </w:r>
        <w:r w:rsidR="00066425" w:rsidRPr="00260EA1">
          <w:rPr>
            <w:rFonts w:ascii="Times New Roman" w:hAnsi="Times New Roman" w:cs="Times New Roman"/>
          </w:rPr>
          <w:t xml:space="preserve"> </w:t>
        </w:r>
      </w:ins>
      <w:r w:rsidRPr="00260EA1">
        <w:rPr>
          <w:rFonts w:ascii="Times New Roman" w:hAnsi="Times New Roman" w:cs="Times New Roman"/>
        </w:rPr>
        <w:t>que as</w:t>
      </w:r>
      <w:bookmarkStart w:id="33" w:name="_GoBack"/>
      <w:bookmarkEnd w:id="33"/>
      <w:ins w:id="34" w:author="marcos.silva" w:date="2014-10-06T11:07:00Z">
        <w:r w:rsidR="00E15AE1">
          <w:rPr>
            <w:rFonts w:ascii="Times New Roman" w:hAnsi="Times New Roman" w:cs="Times New Roman"/>
          </w:rPr>
          <w:t xml:space="preserve"> </w:t>
        </w:r>
      </w:ins>
      <w:r w:rsidRPr="00260EA1">
        <w:rPr>
          <w:rFonts w:ascii="Times New Roman" w:hAnsi="Times New Roman" w:cs="Times New Roman"/>
        </w:rPr>
        <w:t xml:space="preserve"> prioridades do PNRH para 2012-2015 </w:t>
      </w:r>
      <w:r w:rsidR="00260EA1" w:rsidRPr="00260EA1">
        <w:rPr>
          <w:rFonts w:ascii="Times New Roman" w:hAnsi="Times New Roman" w:cs="Times New Roman"/>
        </w:rPr>
        <w:t>orientem</w:t>
      </w:r>
      <w:r w:rsidRPr="00260EA1">
        <w:rPr>
          <w:rFonts w:ascii="Times New Roman" w:hAnsi="Times New Roman" w:cs="Times New Roman"/>
        </w:rPr>
        <w:t xml:space="preserve"> a elaboração do PPA Federal </w:t>
      </w:r>
      <w:del w:id="35" w:author="marcos.silva" w:date="2014-10-06T11:14:00Z">
        <w:r w:rsidRPr="00260EA1" w:rsidDel="00066425">
          <w:rPr>
            <w:rFonts w:ascii="Times New Roman" w:hAnsi="Times New Roman" w:cs="Times New Roman"/>
          </w:rPr>
          <w:delText xml:space="preserve">2016-2019 </w:delText>
        </w:r>
      </w:del>
      <w:r w:rsidRPr="00260EA1">
        <w:rPr>
          <w:rFonts w:ascii="Times New Roman" w:hAnsi="Times New Roman" w:cs="Times New Roman"/>
        </w:rPr>
        <w:t xml:space="preserve">e </w:t>
      </w:r>
      <w:ins w:id="36" w:author="marcos.silva" w:date="2014-10-06T11:14:00Z">
        <w:r w:rsidR="00066425">
          <w:rPr>
            <w:rFonts w:ascii="Times New Roman" w:hAnsi="Times New Roman" w:cs="Times New Roman"/>
          </w:rPr>
          <w:t>d</w:t>
        </w:r>
      </w:ins>
      <w:r w:rsidRPr="00260EA1">
        <w:rPr>
          <w:rFonts w:ascii="Times New Roman" w:hAnsi="Times New Roman" w:cs="Times New Roman"/>
        </w:rPr>
        <w:t xml:space="preserve">os </w:t>
      </w:r>
      <w:proofErr w:type="spellStart"/>
      <w:r w:rsidRPr="00260EA1">
        <w:rPr>
          <w:rFonts w:ascii="Times New Roman" w:hAnsi="Times New Roman" w:cs="Times New Roman"/>
        </w:rPr>
        <w:t>P</w:t>
      </w:r>
      <w:r w:rsidR="00830AC1" w:rsidRPr="00260EA1">
        <w:rPr>
          <w:rFonts w:ascii="Times New Roman" w:hAnsi="Times New Roman" w:cs="Times New Roman"/>
        </w:rPr>
        <w:t>PAs</w:t>
      </w:r>
      <w:proofErr w:type="spellEnd"/>
      <w:r w:rsidR="00830AC1" w:rsidRPr="00260EA1">
        <w:rPr>
          <w:rFonts w:ascii="Times New Roman" w:hAnsi="Times New Roman" w:cs="Times New Roman"/>
        </w:rPr>
        <w:t xml:space="preserve"> dos Estados</w:t>
      </w:r>
      <w:ins w:id="37" w:author="marcos.silva" w:date="2014-10-06T11:14:00Z">
        <w:r w:rsidR="00066425">
          <w:rPr>
            <w:rFonts w:ascii="Times New Roman" w:hAnsi="Times New Roman" w:cs="Times New Roman"/>
          </w:rPr>
          <w:t xml:space="preserve">  </w:t>
        </w:r>
      </w:ins>
      <w:ins w:id="38" w:author="marcos.silva" w:date="2014-10-06T11:25:00Z">
        <w:r w:rsidR="00AE7134">
          <w:rPr>
            <w:rFonts w:ascii="Times New Roman" w:hAnsi="Times New Roman" w:cs="Times New Roman"/>
          </w:rPr>
          <w:t>e Distrito Federal</w:t>
        </w:r>
      </w:ins>
      <w:ins w:id="39" w:author="marcos.silva" w:date="2014-10-06T11:26:00Z">
        <w:r w:rsidR="00935F36">
          <w:rPr>
            <w:rFonts w:ascii="Times New Roman" w:hAnsi="Times New Roman" w:cs="Times New Roman"/>
          </w:rPr>
          <w:t>,</w:t>
        </w:r>
      </w:ins>
      <w:ins w:id="40" w:author="marcos.silva" w:date="2014-10-06T11:25:00Z">
        <w:r w:rsidR="00AE7134">
          <w:rPr>
            <w:rFonts w:ascii="Times New Roman" w:hAnsi="Times New Roman" w:cs="Times New Roman"/>
          </w:rPr>
          <w:t xml:space="preserve"> </w:t>
        </w:r>
      </w:ins>
      <w:ins w:id="41" w:author="marcos.silva" w:date="2014-10-06T11:14:00Z">
        <w:r w:rsidR="00066425">
          <w:rPr>
            <w:rFonts w:ascii="Times New Roman" w:hAnsi="Times New Roman" w:cs="Times New Roman"/>
          </w:rPr>
          <w:t>para o período 2016-2019</w:t>
        </w:r>
      </w:ins>
      <w:r w:rsidR="00830AC1" w:rsidRPr="00260EA1">
        <w:rPr>
          <w:rFonts w:ascii="Times New Roman" w:hAnsi="Times New Roman" w:cs="Times New Roman"/>
        </w:rPr>
        <w:t>, até que seja concluída a segunda revisão do PNRH</w:t>
      </w:r>
      <w:r w:rsidR="00D84EFA">
        <w:rPr>
          <w:rFonts w:ascii="Times New Roman" w:hAnsi="Times New Roman" w:cs="Times New Roman"/>
        </w:rPr>
        <w:t>.</w:t>
      </w:r>
    </w:p>
    <w:p w:rsidR="00D84EFA" w:rsidRDefault="00D84EFA" w:rsidP="000C57D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0C57D1" w:rsidRPr="00260EA1" w:rsidRDefault="000C57D1" w:rsidP="000C57D1">
      <w:pPr>
        <w:pStyle w:val="Default"/>
        <w:spacing w:line="360" w:lineRule="auto"/>
        <w:jc w:val="both"/>
        <w:rPr>
          <w:color w:val="auto"/>
        </w:rPr>
      </w:pPr>
      <w:r w:rsidRPr="00260EA1">
        <w:rPr>
          <w:rFonts w:ascii="Times New Roman" w:hAnsi="Times New Roman" w:cs="Times New Roman"/>
        </w:rPr>
        <w:t xml:space="preserve">Art. </w:t>
      </w:r>
      <w:r w:rsidR="00D84EFA">
        <w:rPr>
          <w:rFonts w:ascii="Times New Roman" w:hAnsi="Times New Roman" w:cs="Times New Roman"/>
        </w:rPr>
        <w:t>2</w:t>
      </w:r>
      <w:r w:rsidRPr="00260EA1">
        <w:rPr>
          <w:rFonts w:ascii="Times New Roman" w:hAnsi="Times New Roman" w:cs="Times New Roman"/>
        </w:rPr>
        <w:t xml:space="preserve">o </w:t>
      </w:r>
      <w:r w:rsidR="00260EA1" w:rsidRPr="00260EA1">
        <w:rPr>
          <w:rFonts w:ascii="Times New Roman" w:hAnsi="Times New Roman" w:cs="Times New Roman"/>
        </w:rPr>
        <w:tab/>
      </w:r>
      <w:r w:rsidRPr="00260EA1">
        <w:rPr>
          <w:rFonts w:ascii="Times New Roman" w:hAnsi="Times New Roman" w:cs="Times New Roman"/>
        </w:rPr>
        <w:t xml:space="preserve">Esta Resolução entra em vigor na data de sua publicação. </w:t>
      </w:r>
    </w:p>
    <w:p w:rsidR="000C57D1" w:rsidRPr="00260EA1" w:rsidRDefault="000C57D1" w:rsidP="002B3E57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71811" w:rsidRPr="00260EA1" w:rsidRDefault="000C57D1" w:rsidP="002B3E57">
      <w:pPr>
        <w:spacing w:line="360" w:lineRule="auto"/>
        <w:jc w:val="center"/>
        <w:rPr>
          <w:sz w:val="24"/>
          <w:szCs w:val="24"/>
        </w:rPr>
      </w:pPr>
      <w:r w:rsidRPr="00260EA1">
        <w:rPr>
          <w:rFonts w:ascii="Times New Roman" w:hAnsi="Times New Roman"/>
          <w:b/>
          <w:bCs/>
          <w:sz w:val="24"/>
          <w:szCs w:val="24"/>
        </w:rPr>
        <w:t>IZABELLA TEIXEIRA</w:t>
      </w:r>
      <w:ins w:id="42" w:author="marcos.silva" w:date="2014-10-06T11:19:00Z">
        <w:r w:rsidR="00C975A5">
          <w:rPr>
            <w:rFonts w:ascii="Times New Roman" w:hAnsi="Times New Roman"/>
            <w:b/>
            <w:bCs/>
            <w:sz w:val="24"/>
            <w:szCs w:val="24"/>
          </w:rPr>
          <w:t xml:space="preserve">                                      </w:t>
        </w:r>
      </w:ins>
      <w:r w:rsidRPr="00260EA1">
        <w:rPr>
          <w:rFonts w:ascii="Times New Roman" w:hAnsi="Times New Roman"/>
          <w:b/>
          <w:bCs/>
          <w:sz w:val="24"/>
          <w:szCs w:val="24"/>
        </w:rPr>
        <w:t xml:space="preserve"> NEY MARANHÃO</w:t>
      </w:r>
    </w:p>
    <w:sectPr w:rsidR="00171811" w:rsidRPr="00260EA1" w:rsidSect="001718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A4F" w:rsidRDefault="007E3A4F" w:rsidP="00260EA1">
      <w:pPr>
        <w:spacing w:after="0" w:line="240" w:lineRule="auto"/>
      </w:pPr>
      <w:r>
        <w:separator/>
      </w:r>
    </w:p>
  </w:endnote>
  <w:endnote w:type="continuationSeparator" w:id="0">
    <w:p w:rsidR="007E3A4F" w:rsidRDefault="007E3A4F" w:rsidP="00260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EA1" w:rsidRDefault="00260EA1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EA1" w:rsidRDefault="00260EA1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EA1" w:rsidRDefault="00260EA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A4F" w:rsidRDefault="007E3A4F" w:rsidP="00260EA1">
      <w:pPr>
        <w:spacing w:after="0" w:line="240" w:lineRule="auto"/>
      </w:pPr>
      <w:r>
        <w:separator/>
      </w:r>
    </w:p>
  </w:footnote>
  <w:footnote w:type="continuationSeparator" w:id="0">
    <w:p w:rsidR="007E3A4F" w:rsidRDefault="007E3A4F" w:rsidP="00260E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EA1" w:rsidRDefault="00FA5E52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443672" o:spid="_x0000_s2050" type="#_x0000_t136" style="position:absolute;margin-left:0;margin-top:0;width:419.6pt;height:179.8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EA1" w:rsidRDefault="00FA5E52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443673" o:spid="_x0000_s2051" type="#_x0000_t136" style="position:absolute;margin-left:0;margin-top:0;width:419.6pt;height:179.8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INUT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EA1" w:rsidRDefault="00FA5E52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443671" o:spid="_x0000_s2049" type="#_x0000_t136" style="position:absolute;margin-left:0;margin-top:0;width:419.6pt;height:179.8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INUT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trackRevision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7D1"/>
    <w:rsid w:val="00066425"/>
    <w:rsid w:val="000C57D1"/>
    <w:rsid w:val="000F1825"/>
    <w:rsid w:val="00171811"/>
    <w:rsid w:val="00260EA1"/>
    <w:rsid w:val="002B3E57"/>
    <w:rsid w:val="00396A8B"/>
    <w:rsid w:val="003C1EC9"/>
    <w:rsid w:val="0051377B"/>
    <w:rsid w:val="005F402E"/>
    <w:rsid w:val="006848DA"/>
    <w:rsid w:val="007E3A4F"/>
    <w:rsid w:val="00830AC1"/>
    <w:rsid w:val="0089549B"/>
    <w:rsid w:val="008D2EF2"/>
    <w:rsid w:val="0091295C"/>
    <w:rsid w:val="00935F36"/>
    <w:rsid w:val="00AE7134"/>
    <w:rsid w:val="00C975A5"/>
    <w:rsid w:val="00CE19AB"/>
    <w:rsid w:val="00D84EFA"/>
    <w:rsid w:val="00DA661B"/>
    <w:rsid w:val="00E15AE1"/>
    <w:rsid w:val="00E1644B"/>
    <w:rsid w:val="00FA15FD"/>
    <w:rsid w:val="00FA5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811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0C57D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semiHidden/>
    <w:unhideWhenUsed/>
    <w:rsid w:val="00260EA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60EA1"/>
    <w:rPr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semiHidden/>
    <w:unhideWhenUsed/>
    <w:rsid w:val="00260EA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260EA1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811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0C57D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semiHidden/>
    <w:unhideWhenUsed/>
    <w:rsid w:val="00260EA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60EA1"/>
    <w:rPr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semiHidden/>
    <w:unhideWhenUsed/>
    <w:rsid w:val="00260EA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260EA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CD9385-50A5-49CB-9ABE-B02DB0E08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441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do Planejamento</Company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61087785120</dc:creator>
  <cp:lastModifiedBy>Raquel de Oliveira Alves</cp:lastModifiedBy>
  <cp:revision>2</cp:revision>
  <cp:lastPrinted>2014-09-12T13:40:00Z</cp:lastPrinted>
  <dcterms:created xsi:type="dcterms:W3CDTF">2014-10-09T14:12:00Z</dcterms:created>
  <dcterms:modified xsi:type="dcterms:W3CDTF">2014-10-09T14:12:00Z</dcterms:modified>
</cp:coreProperties>
</file>